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/>
          <w:b/>
          <w:bCs/>
          <w:color w:val="FF0000"/>
          <w:sz w:val="84"/>
          <w:lang w:val="en-US"/>
        </w:rPr>
      </w:pPr>
      <w:bookmarkStart w:id="0" w:name="dw"/>
      <w:r>
        <w:rPr>
          <w:rFonts w:hint="eastAsia" w:ascii="华文中宋" w:hAnsi="华文中宋" w:eastAsia="华文中宋"/>
          <w:b/>
          <w:bCs/>
          <w:color w:val="FF0000"/>
          <w:sz w:val="84"/>
          <w:lang w:val="en-US" w:eastAsia="zh-CN"/>
        </w:rPr>
        <w:t>天津市交通运输委员会</w:t>
      </w:r>
      <w:bookmarkEnd w:id="0"/>
    </w:p>
    <w:p>
      <w:pPr>
        <w:spacing w:line="360" w:lineRule="exact"/>
        <w:rPr>
          <w:rFonts w:hint="eastAsia" w:ascii="仿宋_GB2312" w:hAnsi="宋体" w:eastAsia="仿宋_GB2312"/>
          <w:sz w:val="30"/>
        </w:rPr>
      </w:pPr>
    </w:p>
    <w:p>
      <w:pPr>
        <w:rPr>
          <w:rFonts w:hint="eastAsia" w:ascii="仿宋_GB2312" w:hAnsi="宋体" w:eastAsia="仿宋_GB2312"/>
          <w:sz w:val="13"/>
          <w:szCs w:val="13"/>
        </w:rPr>
      </w:pPr>
      <w:r>
        <w:rPr>
          <w:rFonts w:ascii="仿宋_GB2312" w:hAnsi="宋体" w:eastAsia="仿宋_GB2312"/>
          <w:sz w:val="13"/>
          <w:szCs w:val="1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0" t="0" r="0" b="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0pt;height:0pt;width:441pt;mso-wrap-distance-bottom:0pt;mso-wrap-distance-left:9pt;mso-wrap-distance-right:9pt;mso-wrap-distance-top:0pt;z-index:251658240;mso-width-relative:page;mso-height-relative:page;" filled="f" stroked="t" coordsize="21600,21600" o:gfxdata="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Abl9r7QAAAAAgEAAA8A&#10;AAAAAAAAAQAgAAAAOAAAAGRycy9kb3ducmV2LnhtbFBLAQIUABQAAAAIAIdO4kCUUOwp0AEAAJAD&#10;AAAOAAAAAAAAAAEAIAAAADUBAABkcnMvZTJvRG9jLnhtbFBLBQYAAAAABgAGAFkBAAB3BQAAAAA=&#10;">
                <v:fill on="f" focussize="0,0"/>
                <v:stroke color="#FF0000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</w:p>
    <w:tbl>
      <w:tblPr>
        <w:tblStyle w:val="6"/>
        <w:tblW w:w="5037" w:type="pct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9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44"/>
                <w:lang w:val="en-US" w:eastAsia="zh-CN"/>
              </w:rPr>
            </w:pPr>
            <w:bookmarkStart w:id="1" w:name="bt"/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对市政协第十四届五次会议</w:t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cs="Times New Roman"/>
                <w:b/>
                <w:bCs/>
                <w:sz w:val="44"/>
                <w:lang w:val="en-US" w:eastAsia="zh-CN"/>
              </w:rPr>
              <w:t>第0011号提案的办理答复</w:t>
            </w:r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/>
              <w:textAlignment w:val="auto"/>
              <w:rPr>
                <w:ins w:id="0" w:author="kylin" w:date="2022-06-29T17:35:41Z"/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  <w:bookmarkStart w:id="2" w:name="chenghu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农工党天津市委会</w:t>
            </w:r>
            <w:bookmarkEnd w:id="2"/>
            <w:r>
              <w:rPr>
                <w:rFonts w:hint="default" w:ascii="Times New Roman" w:hAnsi="Times New Roman" w:eastAsia="仿宋_GB2312" w:cs="Times New Roman"/>
                <w:sz w:val="32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　　</w:t>
            </w:r>
            <w:bookmarkStart w:id="3" w:name="shuo"/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贵党派提出的关于推动天津建设“海空”双枢纽北方国际货运中心的提案，经会同市发展改革委、市商务局、、市财政局</w:t>
            </w:r>
            <w:r>
              <w:rPr>
                <w:rFonts w:hint="eastAsia" w:eastAsia="仿宋_GB2312" w:cs="Times New Roman"/>
                <w:sz w:val="32"/>
                <w:szCs w:val="1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天津海关、市金融局、银保监局</w:t>
            </w:r>
            <w:r>
              <w:rPr>
                <w:rFonts w:hint="eastAsia" w:eastAsia="仿宋_GB2312" w:cs="Times New Roman"/>
                <w:sz w:val="32"/>
                <w:szCs w:val="18"/>
                <w:lang w:val="en-US" w:eastAsia="zh-CN"/>
              </w:rPr>
              <w:t>、市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邮政局、滨海新区、东丽区、</w:t>
            </w:r>
            <w:r>
              <w:rPr>
                <w:rFonts w:hint="eastAsia" w:eastAsia="仿宋_GB2312" w:cs="Times New Roman"/>
                <w:sz w:val="32"/>
                <w:szCs w:val="18"/>
                <w:lang w:val="en-US" w:eastAsia="zh-CN"/>
              </w:rPr>
              <w:t>天津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  <w:lang w:val="en-US" w:eastAsia="zh-CN"/>
              </w:rPr>
              <w:t>滨海机场研究答复如下</w:t>
            </w:r>
            <w:bookmarkEnd w:id="3"/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近年来，按照市委市政府的决策部署，结合《关于加快天津北方国际航运枢纽建设的实施方案》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  <w:lang w:eastAsia="zh-CN"/>
              </w:rPr>
              <w:t>和《加快推进中国国际航空物流中心建设实施方案》的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要求，</w:t>
            </w:r>
            <w:r>
              <w:rPr>
                <w:rFonts w:hint="eastAsia" w:eastAsia="仿宋_GB2312" w:cs="Times New Roman"/>
                <w:color w:val="000000"/>
                <w:sz w:val="32"/>
                <w:szCs w:val="18"/>
                <w:lang w:eastAsia="zh-CN"/>
              </w:rPr>
              <w:t>各有关单位和部门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不断提升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  <w:lang w:eastAsia="zh-CN"/>
              </w:rPr>
              <w:t>海空两港货运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枢纽能力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我们完全采纳</w:t>
            </w:r>
            <w:r>
              <w:rPr>
                <w:rFonts w:hint="default" w:ascii="Times New Roman" w:hAnsi="Times New Roman" w:eastAsia="仿宋_GB2312" w:cs="Times New Roman"/>
                <w:sz w:val="32"/>
                <w:szCs w:val="18"/>
              </w:rPr>
              <w:t>农工党天津市委会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</w:rPr>
              <w:t>提出的意见建议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18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现将推动天津建设“海空”双枢纽北方国际货运中心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有关工作情况汇报如下。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  <w:t>一、天津港货运中心建设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（一）不断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</w:rPr>
              <w:t>提升港口枢纽能力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645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开发内贸集装箱精品航线和环渤海内支线“天天班”，辐射环渤海主要港口和东南、西南主要港口，天津港集团相继与广州港集团、厦门港务集团和北部湾港集团以及中远海运、中谷物流等深度合作，共同促进国内大循环新发展格局。2021年，天津港航线达到133条，集装箱中转吞吐量实现241.2万TEU，同比增长29.7%。港口内陆腹地直营（加盟）店达到120家，覆盖京津冀以及内陆主要腹地。2021年，天津港货物吞吐量完成5.3亿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吨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、同比增长5.3%；集装箱吞吐量完成2026.9万标准箱、同比增长10.4%，增速位列世界前十大港口首位，天津北方国际航运枢纽建设取得明显进展。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（二）不断优化运输结构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落实市人民政府印发的《天津市推动天津港加快“公转铁”、“散改集”和海铁联运发展政策措施》，实施“公转铁+散改集”双示范项目，大力推进海铁联运。2021年完成海铁联运100.1万标准箱，同比增长24.3%，完成国际班列5.8万TEU，同比增长23.4%。铁矿石公转铁累计完成4720万吨，运输占比65%，同比上升2.26%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2022年一季度实现平稳开局，完成海铁联运27.6万标准箱，同比增长21.6%，完成陆桥国际班列1.8万标准箱，同比增长55.2%。铁路疏港1199.0万吨，公路疏港583.2万吨，水运疏港8.6万吨，总疏运量1790.8万吨，清洁运输占比67.43%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（三）深化津冀港口合作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645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津冀两地协同办签署《津冀港口战略合作协议》，建立政府主管部门、港口企业共同参与的协同发展推进机制。目前，两省市主要领导已就组建环渤海港口联盟相关事宜达成共识，近期将签订协议。2021年津冀集装箱码头完成吞吐量85.4万TEU，同比增长18.1%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下一步，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重点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深化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海关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与</w:t>
            </w: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京津冀三地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地方自贸区管委会协同配合，发挥各业务职能部门条线管理优势，推进京津冀三关自贸试验区协同创新，加强自贸创新集成，做好国务院改革试点经验复制推广工作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（四）持续优化港口营商环境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严格落实港口降费提效专项行动要求，将堆场价格情况纳入港航局年度执法检查计划，开展常态化监督，不断巩固天津港费收清单公示制度。2019以来，市港航局先后推动天津港集团建设完成“一码通”物流信息数据平台、集装箱进口提货单电子化平台，陆续实现了集装箱设备交接单、提货单无纸化应用，进一步提升了港口通关便利化水平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下一步，我们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将持续积极推动口岸跨境贸易营商环境建设，开启新一轮的跨境贸易便利化专项行动，着力落实天津海关制定的《2022年优化口岸营商环境促进跨境贸易便利化专项行动方案》“10+6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项改革落实举措，重点在跨境贸易优化流程、简化手续、提效降费等方面努力营造更富效率、更加开放、更具便利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口岸营商环境。持续推广进口货物“两步申报”“两段准入”及“船边直提”“抵港直装”等航运改革措施，不断优化“关港集疏港智慧平合”功能，助力物流服务效率提升。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（五）推进航运金融业发展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 w:firstLine="640" w:firstLineChars="200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充分发挥北方国际航运核心区协调小组办公室作用，协调成员单位合力推进航运金融业发展。自贸区“金改30条”政策全部落地实施，截至2021年末FT项下累积结算量4402亿元，FT全功能资金池办理业务超66亿元；FT分公司模式下业务总量1.6亿元。全年跨境人民币便利化结算业务540亿元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下一步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，我们将围绕推进北方国际航远核心区建设，支持银行、保险等各类金融机构加强横向合作联动，加大产品和服务的数字化转型升级，进一步提升产品创新和金融服务水平。支持有实需的租赁企业用好FT账户、离岸融资租赁对外债权登记等政策开拓海外市场，推动跨境租赁业务做大做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sz w:val="32"/>
                <w:szCs w:val="32"/>
                <w:lang w:eastAsia="zh-CN"/>
              </w:rPr>
              <w:t>二、天津滨海机场国际航空物流中心建设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</w:rPr>
              <w:t>（一）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加强顶层设计，强化物流规划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72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3月市政府办公厅印发《加快推进中国国际航空物流中心建设实施方案》（津政办发〔2021〕5号），拟从聚集航空物流资源要素、优化航空口岸服务环境、增强航空物流服务能力、丰富多式联运体系、提升航空物流通达能力、强化组织推动和政策保障等六个方面发力航空物流，并成立了分管副市长为召集人的联席会议制度。下一步，我们将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推动天津滨海机场与首都机场、大兴机场错位发展。视疫情发展，推动天津滨海机场国内外货运航线航班恢复。支持开通首都机场、大兴机场尚未开通的二三四线城市、东西部协作及对口支援航线航班。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（二）全力争取国家相关部委支持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2021年11月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市发展改革委牵头积极申请国家空港型物流枢纽并获得批复。市交通运输委协调民航局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2021年夏航季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恢复天津滨海机场高峰小时“31+1”架次，并给予3%的时刻增量，增量部分的10%用于全货机使用，允许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0：00-6：00货机时刻不计入航班时刻总量。民航局同意天津滨海机场2021年冬航季按照高峰小时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“31+1”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架次安排航班计划。下一步，我们将与首都机场集团、民航管理部门建立日常沟通协调机制，在全货机运力投放、新开航线航班、时刻资源、货运包机运输等方面争取支持。积极推动落实2021年5月与民航华北地区管理局联合印发的《推动天津民航发展战略合作协议2021年工作要点》相关工作，并推动新一轮《中国民用航空局天津市人民政府战略合作框架协议》签署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（三）</w:t>
            </w: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val="en-US" w:eastAsia="zh-CN"/>
              </w:rPr>
              <w:t>完善航空物流基础设施与服务功能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4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津滨海机场三期改扩建工程项目可研获得民航局和市政府联合批复。天津航空口岸大通关基地一期竣工，顺丰二期、三期项目竣工验收，中远空运北方总部等项目加快建设。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天津航空口岸大通关基地一期完成进口肉类、水果、冰鲜、水生物等指定监管场地建设，其中肉类、水果、冰鲜水产品、食用水生动物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  <w:t>个指定监管场地已通过海关总署验收。天津国际邮件互换局落户大通关基地一期，并于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2021年5月1日正式运行，2021年处理国际邮件300万余件。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东丽临空经济区积极推进物流总部区和科技创新区土地规划审批。同时，加快物流总部区和科技创新区基础设施建设开发，科技创新区重点完成专项债项目土地征拆手续，并做好土地出让、项目建设等前期准备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640" w:firstLineChars="200"/>
              <w:jc w:val="both"/>
              <w:textAlignment w:val="auto"/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Cs/>
                <w:color w:val="auto"/>
                <w:sz w:val="32"/>
                <w:szCs w:val="32"/>
                <w:lang w:eastAsia="zh-CN"/>
              </w:rPr>
              <w:t>（四）大力发展航空物流产业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40" w:lineRule="exact"/>
              <w:ind w:firstLine="640" w:firstLine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2021年，天津航空物流区物流业收入增量2.6亿元，引进沈氏物流集团网络货运平台项目、极兔快递华北分拨中心项目、甲申速递天津分公司等重点项目，新开发了京东集团航空物流港、京东跨境电商出口平台、跨境电商物流龙头企业甲申快递华北跨境物流基地、上海生生物流医药冷链分拨中心、大舜物流医药冷链分拨中心、万德隆物流医药保税分拨中心、大龙网跨境电商平台、中北航空航空货运项目等11个航空物流类项目。下一步，我们将重点推动科技创新区基础设施建设项目启动、新兴片区土地征转，加快联东U谷、博裕资本等优质项目签约。同时积板推动建立两区合作对话机制，畅通沟通联系渠道制定研究自贸区发展的相关体系和政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640" w:firstLineChars="200"/>
              <w:jc w:val="both"/>
              <w:textAlignment w:val="auto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 w:cs="Times New Roman"/>
                <w:sz w:val="32"/>
                <w:szCs w:val="32"/>
                <w:lang w:eastAsia="zh-CN"/>
              </w:rPr>
              <w:t>感谢贵党派长期以来对交通运输工作的关系和支持！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/>
              <w:textAlignment w:val="auto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right="105" w:rightChars="50"/>
              <w:textAlignment w:val="auto"/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9" w:lineRule="exact"/>
              <w:ind w:right="105" w:right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9" w:lineRule="exact"/>
              <w:ind w:right="105" w:rightChars="50"/>
              <w:jc w:val="right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  <w:bookmarkStart w:id="4" w:name="now"/>
            <w:r>
              <w:rPr>
                <w:rFonts w:hint="default" w:ascii="Times New Roman" w:hAnsi="Times New Roman" w:eastAsia="仿宋_GB2312" w:cs="Times New Roman"/>
                <w:sz w:val="32"/>
                <w:lang w:val="en-US" w:eastAsia="zh-CN"/>
              </w:rPr>
              <w:t>2022年5月10日</w:t>
            </w:r>
            <w:bookmarkEnd w:id="4"/>
            <w:r>
              <w:rPr>
                <w:rFonts w:hint="default" w:ascii="Times New Roman" w:hAnsi="Times New Roman" w:eastAsia="仿宋_GB2312" w:cs="Times New Roman"/>
                <w:sz w:val="32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9" w:lineRule="exact"/>
              <w:ind w:right="105" w:rightChars="50"/>
              <w:jc w:val="right"/>
              <w:textAlignment w:val="auto"/>
              <w:rPr>
                <w:rFonts w:hint="default" w:ascii="Times New Roman" w:hAnsi="Times New Roman" w:eastAsia="仿宋_GB2312" w:cs="Times New Roman"/>
                <w:sz w:val="32"/>
              </w:rPr>
            </w:pPr>
          </w:p>
        </w:tc>
      </w:tr>
    </w:tbl>
    <w:p>
      <w:pPr>
        <w:spacing w:line="20" w:lineRule="exact"/>
        <w:ind w:right="1151" w:rightChars="548"/>
        <w:rPr>
          <w:rFonts w:hint="eastAsia"/>
        </w:rPr>
      </w:pPr>
      <w:bookmarkStart w:id="5" w:name="_GoBack"/>
      <w:bookmarkEnd w:id="5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361" w:bottom="1985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ylin">
    <w15:presenceInfo w15:providerId="None" w15:userId="kyl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dit="readOnly" w:enforcement="0"/>
  <w:defaultTabStop w:val="425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725F"/>
    <w:rsid w:val="00116DAE"/>
    <w:rsid w:val="00151656"/>
    <w:rsid w:val="00160D66"/>
    <w:rsid w:val="0018011C"/>
    <w:rsid w:val="00181F02"/>
    <w:rsid w:val="001A7225"/>
    <w:rsid w:val="001F61E3"/>
    <w:rsid w:val="002371A3"/>
    <w:rsid w:val="00261F6E"/>
    <w:rsid w:val="00272F04"/>
    <w:rsid w:val="00272F5E"/>
    <w:rsid w:val="00296F01"/>
    <w:rsid w:val="002B29B1"/>
    <w:rsid w:val="002C1912"/>
    <w:rsid w:val="002F0464"/>
    <w:rsid w:val="002F2BA0"/>
    <w:rsid w:val="00307EB1"/>
    <w:rsid w:val="003308ED"/>
    <w:rsid w:val="00354A16"/>
    <w:rsid w:val="00372068"/>
    <w:rsid w:val="00375D6E"/>
    <w:rsid w:val="00382172"/>
    <w:rsid w:val="004277E8"/>
    <w:rsid w:val="00460BAF"/>
    <w:rsid w:val="004C2F93"/>
    <w:rsid w:val="0052525D"/>
    <w:rsid w:val="00575302"/>
    <w:rsid w:val="0059759C"/>
    <w:rsid w:val="005B7C6A"/>
    <w:rsid w:val="005D25F2"/>
    <w:rsid w:val="005E0C68"/>
    <w:rsid w:val="005E7285"/>
    <w:rsid w:val="005F2062"/>
    <w:rsid w:val="005F5E66"/>
    <w:rsid w:val="00663555"/>
    <w:rsid w:val="007616B6"/>
    <w:rsid w:val="007746FD"/>
    <w:rsid w:val="007B2223"/>
    <w:rsid w:val="007D7D3A"/>
    <w:rsid w:val="007E1B8B"/>
    <w:rsid w:val="008155F9"/>
    <w:rsid w:val="00821E10"/>
    <w:rsid w:val="008222BF"/>
    <w:rsid w:val="00843262"/>
    <w:rsid w:val="00883F64"/>
    <w:rsid w:val="00895F09"/>
    <w:rsid w:val="00917F65"/>
    <w:rsid w:val="00930E75"/>
    <w:rsid w:val="00953B90"/>
    <w:rsid w:val="00982E66"/>
    <w:rsid w:val="009A0C11"/>
    <w:rsid w:val="009A5A86"/>
    <w:rsid w:val="009F568A"/>
    <w:rsid w:val="00A01DE8"/>
    <w:rsid w:val="00A03B4F"/>
    <w:rsid w:val="00AE0062"/>
    <w:rsid w:val="00B21A65"/>
    <w:rsid w:val="00B32F4D"/>
    <w:rsid w:val="00B67BF0"/>
    <w:rsid w:val="00B96B7B"/>
    <w:rsid w:val="00C16116"/>
    <w:rsid w:val="00C40842"/>
    <w:rsid w:val="00C559AE"/>
    <w:rsid w:val="00CC5ACA"/>
    <w:rsid w:val="00CD3DDD"/>
    <w:rsid w:val="00CD5AEB"/>
    <w:rsid w:val="00D07119"/>
    <w:rsid w:val="00D47E88"/>
    <w:rsid w:val="00DC2D37"/>
    <w:rsid w:val="00E00CB1"/>
    <w:rsid w:val="00E20115"/>
    <w:rsid w:val="00E81C98"/>
    <w:rsid w:val="00E87832"/>
    <w:rsid w:val="00F20A91"/>
    <w:rsid w:val="00F34F3B"/>
    <w:rsid w:val="00F80197"/>
    <w:rsid w:val="02950A43"/>
    <w:rsid w:val="05FB352C"/>
    <w:rsid w:val="062C73BA"/>
    <w:rsid w:val="0F415A30"/>
    <w:rsid w:val="1A1A2EA1"/>
    <w:rsid w:val="1BE3569F"/>
    <w:rsid w:val="20FE4F37"/>
    <w:rsid w:val="22666FCA"/>
    <w:rsid w:val="23957D52"/>
    <w:rsid w:val="265833FB"/>
    <w:rsid w:val="2A106D0B"/>
    <w:rsid w:val="2DCA2874"/>
    <w:rsid w:val="377A2E5E"/>
    <w:rsid w:val="385C0DBD"/>
    <w:rsid w:val="3A57702C"/>
    <w:rsid w:val="447E3320"/>
    <w:rsid w:val="45CB5298"/>
    <w:rsid w:val="4B30475B"/>
    <w:rsid w:val="4CA33CB0"/>
    <w:rsid w:val="4D14258D"/>
    <w:rsid w:val="4F214D0C"/>
    <w:rsid w:val="57073EC0"/>
    <w:rsid w:val="59C6063C"/>
    <w:rsid w:val="5DE99301"/>
    <w:rsid w:val="5FD53446"/>
    <w:rsid w:val="63E612D4"/>
    <w:rsid w:val="693053CC"/>
    <w:rsid w:val="6AB50BAB"/>
    <w:rsid w:val="6CA056C1"/>
    <w:rsid w:val="6D957ABF"/>
    <w:rsid w:val="7312333B"/>
    <w:rsid w:val="75561D3A"/>
    <w:rsid w:val="777F5BB7"/>
    <w:rsid w:val="7952225A"/>
    <w:rsid w:val="7D174045"/>
    <w:rsid w:val="7D906DB7"/>
    <w:rsid w:val="7E674295"/>
    <w:rsid w:val="B79F6E44"/>
    <w:rsid w:val="B7BBCCF6"/>
    <w:rsid w:val="BE6ECAAB"/>
    <w:rsid w:val="BFD36DCC"/>
    <w:rsid w:val="D0FB0BCB"/>
    <w:rsid w:val="DFDF116E"/>
    <w:rsid w:val="FADCCB5A"/>
    <w:rsid w:val="FB944DE9"/>
    <w:rsid w:val="FF5F9DBC"/>
    <w:rsid w:val="FFEDCFF2"/>
    <w:rsid w:val="FFFF1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宋体"/>
      <w:b/>
      <w:bCs/>
      <w:sz w:val="44"/>
    </w:rPr>
  </w:style>
  <w:style w:type="paragraph" w:styleId="3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 Char Char1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 Char Char"/>
    <w:basedOn w:val="8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样式 文字 + 首行缩进:  2 字符3"/>
    <w:basedOn w:val="1"/>
    <w:qFormat/>
    <w:uiPriority w:val="99"/>
    <w:pPr>
      <w:spacing w:line="360" w:lineRule="auto"/>
      <w:jc w:val="left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spice</Company>
  <Pages>5</Pages>
  <Words>341</Words>
  <Characters>1948</Characters>
  <Lines>16</Lines>
  <Paragraphs>4</Paragraphs>
  <TotalTime>2</TotalTime>
  <ScaleCrop>false</ScaleCrop>
  <LinksUpToDate>false</LinksUpToDate>
  <CharactersWithSpaces>2285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2021-04-08T03:49:00Z</dcterms:created>
  <dc:creator>wjc</dc:creator>
  <cp:lastModifiedBy>kylin</cp:lastModifiedBy>
  <cp:lastPrinted>2022-05-12T15:14:00Z</cp:lastPrinted>
  <dcterms:modified xsi:type="dcterms:W3CDTF">2022-06-29T17:36:06Z</dcterms:modified>
  <dc:title>各区县委办局办公室：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